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B6B" w:rsidRPr="00083D75" w:rsidRDefault="00080B6B" w:rsidP="00A87E0B">
      <w:pPr>
        <w:tabs>
          <w:tab w:val="right" w:pos="10207"/>
        </w:tabs>
        <w:spacing w:line="276" w:lineRule="auto"/>
        <w:ind w:right="-2" w:firstLine="1701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75"/>
      </w:tblGrid>
      <w:tr w:rsidR="00770193" w:rsidRPr="001E08D7" w:rsidTr="00C865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A87E0B" w:rsidRDefault="00A87E0B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A87E0B">
              <w:rPr>
                <w:b/>
                <w:sz w:val="24"/>
                <w:szCs w:val="24"/>
              </w:rPr>
              <w:t>402A_</w:t>
            </w:r>
          </w:p>
        </w:tc>
      </w:tr>
      <w:tr w:rsidR="00770193" w:rsidRPr="003636A0" w:rsidTr="00C86599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A87E0B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A87E0B">
              <w:rPr>
                <w:b/>
                <w:sz w:val="24"/>
                <w:szCs w:val="24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93" w:rsidRPr="00A87E0B" w:rsidRDefault="00D12C20" w:rsidP="00C8659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A87E0B">
              <w:rPr>
                <w:b/>
                <w:sz w:val="24"/>
                <w:szCs w:val="24"/>
              </w:rPr>
              <w:t>2</w:t>
            </w:r>
            <w:r w:rsidR="00C0578A">
              <w:rPr>
                <w:b/>
                <w:sz w:val="24"/>
                <w:szCs w:val="24"/>
              </w:rPr>
              <w:t>273546</w:t>
            </w:r>
          </w:p>
        </w:tc>
      </w:tr>
    </w:tbl>
    <w:p w:rsidR="00080B6B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80B6B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080B6B" w:rsidRPr="00EB40C8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80B6B" w:rsidRPr="00EB40C8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080B6B" w:rsidRPr="00EB40C8" w:rsidRDefault="00080B6B" w:rsidP="00080B6B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040223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>
        <w:t>Т</w:t>
      </w:r>
      <w:r w:rsidR="008D35FD" w:rsidRPr="004061D3">
        <w:t>ЕХНИЧЕСКОЕ ЗАДАНИЕ</w:t>
      </w:r>
    </w:p>
    <w:p w:rsidR="004F6968" w:rsidRPr="00770193" w:rsidRDefault="004F6968" w:rsidP="00A87E0B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56580D">
        <w:rPr>
          <w:b/>
          <w:sz w:val="26"/>
          <w:szCs w:val="26"/>
        </w:rPr>
        <w:t>электроизоляционных</w:t>
      </w:r>
      <w:r w:rsidR="00143A50">
        <w:rPr>
          <w:b/>
          <w:sz w:val="26"/>
          <w:szCs w:val="26"/>
        </w:rPr>
        <w:t xml:space="preserve"> материалов</w:t>
      </w:r>
      <w:r w:rsidR="00A87E0B">
        <w:rPr>
          <w:b/>
          <w:sz w:val="26"/>
          <w:szCs w:val="26"/>
        </w:rPr>
        <w:br/>
      </w:r>
      <w:r w:rsidR="00770193" w:rsidRPr="00770193">
        <w:rPr>
          <w:b/>
          <w:sz w:val="26"/>
          <w:szCs w:val="26"/>
        </w:rPr>
        <w:t>(</w:t>
      </w:r>
      <w:r w:rsidR="00792EFB">
        <w:rPr>
          <w:b/>
          <w:sz w:val="26"/>
          <w:szCs w:val="26"/>
        </w:rPr>
        <w:t>Лист УМ 10х720х</w:t>
      </w:r>
      <w:bookmarkStart w:id="1" w:name="_GoBack"/>
      <w:bookmarkEnd w:id="1"/>
      <w:r w:rsidR="00C0578A">
        <w:rPr>
          <w:b/>
          <w:sz w:val="26"/>
          <w:szCs w:val="26"/>
        </w:rPr>
        <w:t>720</w:t>
      </w:r>
      <w:r w:rsidR="00770193" w:rsidRPr="00770193">
        <w:rPr>
          <w:b/>
          <w:sz w:val="26"/>
          <w:szCs w:val="26"/>
        </w:rPr>
        <w:t>).</w:t>
      </w:r>
      <w:r w:rsidR="00232E4A" w:rsidRPr="00770193">
        <w:rPr>
          <w:b/>
          <w:sz w:val="26"/>
          <w:szCs w:val="26"/>
        </w:rPr>
        <w:t xml:space="preserve"> </w:t>
      </w:r>
      <w:r w:rsidR="009C0389" w:rsidRPr="00770193">
        <w:rPr>
          <w:b/>
          <w:sz w:val="26"/>
          <w:szCs w:val="26"/>
        </w:rPr>
        <w:t xml:space="preserve"> Лот № </w:t>
      </w:r>
      <w:r w:rsidR="0056580D">
        <w:rPr>
          <w:b/>
          <w:sz w:val="26"/>
          <w:szCs w:val="26"/>
          <w:u w:val="single"/>
        </w:rPr>
        <w:t>402А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Default="00612811" w:rsidP="00C35671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770193" w:rsidP="00C35671">
      <w:pPr>
        <w:pStyle w:val="ad"/>
        <w:numPr>
          <w:ilvl w:val="1"/>
          <w:numId w:val="20"/>
        </w:numPr>
        <w:tabs>
          <w:tab w:val="left" w:pos="1134"/>
        </w:tabs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360C6B">
        <w:rPr>
          <w:sz w:val="24"/>
          <w:szCs w:val="24"/>
        </w:rPr>
        <w:t xml:space="preserve">требования и </w:t>
      </w:r>
      <w:r w:rsidRPr="008E4379">
        <w:rPr>
          <w:sz w:val="24"/>
          <w:szCs w:val="24"/>
        </w:rPr>
        <w:t xml:space="preserve">характеристики </w:t>
      </w:r>
      <w:r w:rsidR="008E4379" w:rsidRPr="008E4379">
        <w:rPr>
          <w:sz w:val="24"/>
          <w:szCs w:val="24"/>
        </w:rPr>
        <w:t>Лист УМ 10*720*720</w:t>
      </w:r>
      <w:r w:rsidRPr="008E4379">
        <w:rPr>
          <w:sz w:val="24"/>
          <w:szCs w:val="24"/>
        </w:rPr>
        <w:t xml:space="preserve"> должны</w:t>
      </w:r>
      <w:r w:rsidRPr="00101DD6">
        <w:rPr>
          <w:sz w:val="24"/>
          <w:szCs w:val="24"/>
        </w:rPr>
        <w:t xml:space="preserve">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:rsidR="00035179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>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5827"/>
      </w:tblGrid>
      <w:tr w:rsidR="00616FDF" w:rsidRPr="00792EFB" w:rsidTr="00792EFB">
        <w:trPr>
          <w:trHeight w:val="466"/>
        </w:trPr>
        <w:tc>
          <w:tcPr>
            <w:tcW w:w="4928" w:type="dxa"/>
            <w:shd w:val="clear" w:color="auto" w:fill="auto"/>
            <w:vAlign w:val="center"/>
          </w:tcPr>
          <w:p w:rsidR="00616FDF" w:rsidRPr="00792EFB" w:rsidRDefault="00616FDF" w:rsidP="00792EFB">
            <w:pPr>
              <w:pStyle w:val="ad"/>
              <w:tabs>
                <w:tab w:val="left" w:pos="1134"/>
              </w:tabs>
              <w:spacing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792E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5827" w:type="dxa"/>
            <w:shd w:val="clear" w:color="auto" w:fill="auto"/>
            <w:vAlign w:val="center"/>
          </w:tcPr>
          <w:p w:rsidR="00616FDF" w:rsidRPr="00792EFB" w:rsidRDefault="00616FDF" w:rsidP="00792EFB">
            <w:pPr>
              <w:pStyle w:val="ad"/>
              <w:tabs>
                <w:tab w:val="left" w:pos="1134"/>
              </w:tabs>
              <w:spacing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792EFB">
              <w:rPr>
                <w:sz w:val="24"/>
                <w:szCs w:val="24"/>
              </w:rPr>
              <w:t>Значение</w:t>
            </w:r>
          </w:p>
        </w:tc>
      </w:tr>
      <w:tr w:rsidR="00A87E0B" w:rsidRPr="00792EFB" w:rsidTr="00792EFB">
        <w:tc>
          <w:tcPr>
            <w:tcW w:w="4928" w:type="dxa"/>
            <w:shd w:val="clear" w:color="auto" w:fill="auto"/>
            <w:vAlign w:val="center"/>
          </w:tcPr>
          <w:p w:rsidR="00A87E0B" w:rsidRPr="00792EFB" w:rsidRDefault="00497848" w:rsidP="004F443E">
            <w:pPr>
              <w:spacing w:line="0" w:lineRule="atLeast"/>
              <w:ind w:firstLine="0"/>
              <w:jc w:val="left"/>
              <w:rPr>
                <w:sz w:val="24"/>
                <w:szCs w:val="24"/>
              </w:rPr>
            </w:pPr>
            <w:r w:rsidRPr="00792EFB">
              <w:rPr>
                <w:sz w:val="24"/>
                <w:szCs w:val="24"/>
              </w:rPr>
              <w:t>Стандарт</w:t>
            </w:r>
          </w:p>
        </w:tc>
        <w:tc>
          <w:tcPr>
            <w:tcW w:w="5827" w:type="dxa"/>
            <w:shd w:val="clear" w:color="auto" w:fill="auto"/>
            <w:vAlign w:val="center"/>
          </w:tcPr>
          <w:p w:rsidR="00A87E0B" w:rsidRPr="00792EFB" w:rsidRDefault="00BB4969" w:rsidP="000F082D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792EFB">
              <w:rPr>
                <w:sz w:val="24"/>
                <w:szCs w:val="24"/>
              </w:rPr>
              <w:t>ГОСТ 12855 77</w:t>
            </w:r>
          </w:p>
        </w:tc>
      </w:tr>
      <w:tr w:rsidR="008A2425" w:rsidRPr="00792EFB" w:rsidTr="00792EFB">
        <w:tc>
          <w:tcPr>
            <w:tcW w:w="4928" w:type="dxa"/>
            <w:shd w:val="clear" w:color="auto" w:fill="auto"/>
            <w:vAlign w:val="center"/>
          </w:tcPr>
          <w:p w:rsidR="008A2425" w:rsidRPr="00792EFB" w:rsidRDefault="008A2425" w:rsidP="005B63B0">
            <w:pPr>
              <w:spacing w:line="0" w:lineRule="atLeast"/>
              <w:ind w:firstLine="0"/>
              <w:jc w:val="left"/>
              <w:rPr>
                <w:sz w:val="24"/>
                <w:szCs w:val="24"/>
              </w:rPr>
            </w:pPr>
            <w:r w:rsidRPr="00792EFB">
              <w:rPr>
                <w:sz w:val="24"/>
                <w:szCs w:val="24"/>
              </w:rPr>
              <w:t>Тип</w:t>
            </w:r>
          </w:p>
        </w:tc>
        <w:tc>
          <w:tcPr>
            <w:tcW w:w="5827" w:type="dxa"/>
            <w:shd w:val="clear" w:color="auto" w:fill="auto"/>
            <w:vAlign w:val="center"/>
          </w:tcPr>
          <w:p w:rsidR="008A2425" w:rsidRPr="00792EFB" w:rsidRDefault="008A2425" w:rsidP="008A2425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792EFB">
              <w:rPr>
                <w:sz w:val="24"/>
                <w:szCs w:val="24"/>
              </w:rPr>
              <w:t xml:space="preserve">УМ – </w:t>
            </w:r>
            <w:proofErr w:type="gramStart"/>
            <w:r w:rsidRPr="00792EFB">
              <w:rPr>
                <w:sz w:val="24"/>
                <w:szCs w:val="24"/>
              </w:rPr>
              <w:t>универсальная</w:t>
            </w:r>
            <w:proofErr w:type="gramEnd"/>
            <w:r w:rsidRPr="00792EFB">
              <w:rPr>
                <w:sz w:val="24"/>
                <w:szCs w:val="24"/>
              </w:rPr>
              <w:t xml:space="preserve">, </w:t>
            </w:r>
            <w:proofErr w:type="spellStart"/>
            <w:r w:rsidRPr="00792EFB">
              <w:rPr>
                <w:sz w:val="24"/>
                <w:szCs w:val="24"/>
              </w:rPr>
              <w:t>маслотепломорозостойкая</w:t>
            </w:r>
            <w:proofErr w:type="spellEnd"/>
          </w:p>
        </w:tc>
      </w:tr>
      <w:tr w:rsidR="008A2425" w:rsidRPr="00792EFB" w:rsidTr="00792EFB">
        <w:tc>
          <w:tcPr>
            <w:tcW w:w="4928" w:type="dxa"/>
            <w:shd w:val="clear" w:color="auto" w:fill="auto"/>
            <w:vAlign w:val="center"/>
          </w:tcPr>
          <w:p w:rsidR="008A2425" w:rsidRPr="00792EFB" w:rsidRDefault="008A2425" w:rsidP="005B63B0">
            <w:pPr>
              <w:spacing w:line="0" w:lineRule="atLeast"/>
              <w:ind w:firstLine="0"/>
              <w:jc w:val="left"/>
              <w:rPr>
                <w:sz w:val="24"/>
                <w:szCs w:val="24"/>
              </w:rPr>
            </w:pPr>
            <w:r w:rsidRPr="00792EFB">
              <w:rPr>
                <w:sz w:val="24"/>
                <w:szCs w:val="24"/>
              </w:rPr>
              <w:t xml:space="preserve">Толщина, </w:t>
            </w:r>
            <w:proofErr w:type="gramStart"/>
            <w:r w:rsidRPr="00792EFB"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5827" w:type="dxa"/>
            <w:shd w:val="clear" w:color="auto" w:fill="auto"/>
            <w:vAlign w:val="center"/>
          </w:tcPr>
          <w:p w:rsidR="008A2425" w:rsidRPr="00792EFB" w:rsidRDefault="008A2425" w:rsidP="005B63B0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792EFB">
              <w:rPr>
                <w:sz w:val="24"/>
                <w:szCs w:val="24"/>
              </w:rPr>
              <w:t>10</w:t>
            </w:r>
          </w:p>
        </w:tc>
      </w:tr>
      <w:tr w:rsidR="00616FDF" w:rsidRPr="00792EFB" w:rsidTr="00792EFB">
        <w:tc>
          <w:tcPr>
            <w:tcW w:w="4928" w:type="dxa"/>
            <w:shd w:val="clear" w:color="auto" w:fill="auto"/>
            <w:vAlign w:val="center"/>
          </w:tcPr>
          <w:p w:rsidR="00616FDF" w:rsidRPr="00792EFB" w:rsidRDefault="005B5CA3" w:rsidP="000F082D">
            <w:pPr>
              <w:spacing w:line="0" w:lineRule="atLeast"/>
              <w:ind w:firstLine="0"/>
              <w:jc w:val="left"/>
              <w:rPr>
                <w:sz w:val="24"/>
                <w:szCs w:val="24"/>
              </w:rPr>
            </w:pPr>
            <w:r w:rsidRPr="00792EFB">
              <w:rPr>
                <w:sz w:val="24"/>
                <w:szCs w:val="24"/>
              </w:rPr>
              <w:t xml:space="preserve">Размер, </w:t>
            </w:r>
            <w:proofErr w:type="gramStart"/>
            <w:r w:rsidRPr="00792EFB"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5827" w:type="dxa"/>
            <w:shd w:val="clear" w:color="auto" w:fill="auto"/>
            <w:vAlign w:val="center"/>
          </w:tcPr>
          <w:p w:rsidR="00616FDF" w:rsidRPr="00792EFB" w:rsidRDefault="00792EFB" w:rsidP="004F443E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720х</w:t>
            </w:r>
            <w:r w:rsidR="005B5CA3" w:rsidRPr="00792EFB">
              <w:rPr>
                <w:sz w:val="24"/>
                <w:szCs w:val="24"/>
              </w:rPr>
              <w:t>720</w:t>
            </w:r>
          </w:p>
        </w:tc>
      </w:tr>
    </w:tbl>
    <w:p w:rsidR="00A87E0B" w:rsidRDefault="006D24D6" w:rsidP="00A87E0B">
      <w:pPr>
        <w:pStyle w:val="ad"/>
        <w:tabs>
          <w:tab w:val="left" w:pos="1134"/>
        </w:tabs>
        <w:ind w:left="0" w:firstLine="911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 </w:t>
      </w:r>
    </w:p>
    <w:p w:rsidR="00A87E0B" w:rsidRDefault="00A87E0B" w:rsidP="00A87E0B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Общие требования. </w:t>
      </w:r>
    </w:p>
    <w:p w:rsidR="00A87E0B" w:rsidRDefault="00A87E0B" w:rsidP="00A87E0B">
      <w:pPr>
        <w:pStyle w:val="ad"/>
        <w:numPr>
          <w:ilvl w:val="1"/>
          <w:numId w:val="20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A87E0B" w:rsidRDefault="00A87E0B" w:rsidP="00A87E0B">
      <w:pPr>
        <w:pStyle w:val="ad"/>
        <w:numPr>
          <w:ilvl w:val="2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A87E0B" w:rsidRDefault="00A87E0B" w:rsidP="00A87E0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A87E0B" w:rsidRDefault="00A87E0B" w:rsidP="00A87E0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</w:t>
      </w:r>
    </w:p>
    <w:p w:rsidR="00A87E0B" w:rsidRDefault="00A87E0B" w:rsidP="00A87E0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государственного Комитета Российской Федерации по стандартизации и метрологии от 16 июля 1999 г. № 36 "О правилах проведения сертификации электрооборудования" (с изменениями от 3 января 2001 г., 21 августа 2002 г.);</w:t>
      </w:r>
    </w:p>
    <w:p w:rsidR="00A87E0B" w:rsidRDefault="00A87E0B" w:rsidP="00A87E0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412674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</w:t>
      </w:r>
      <w:r w:rsidR="00E4454D">
        <w:rPr>
          <w:sz w:val="24"/>
          <w:szCs w:val="24"/>
        </w:rPr>
        <w:t>а</w:t>
      </w:r>
      <w:r>
        <w:rPr>
          <w:sz w:val="24"/>
          <w:szCs w:val="24"/>
        </w:rPr>
        <w:t xml:space="preserve"> иметь положительное заключение об опытной эксплуатации в </w:t>
      </w:r>
      <w:r w:rsidR="00412674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A87E0B" w:rsidRDefault="00A87E0B" w:rsidP="00A87E0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A87E0B" w:rsidRDefault="00A87E0B" w:rsidP="00A87E0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792EFB">
        <w:rPr>
          <w:sz w:val="24"/>
          <w:szCs w:val="24"/>
        </w:rPr>
        <w:t>П</w:t>
      </w:r>
      <w:r w:rsidR="00B27BC6">
        <w:rPr>
          <w:sz w:val="24"/>
          <w:szCs w:val="24"/>
        </w:rPr>
        <w:t>АО «</w:t>
      </w:r>
      <w:proofErr w:type="spellStart"/>
      <w:r w:rsidR="00B27BC6">
        <w:rPr>
          <w:sz w:val="24"/>
          <w:szCs w:val="24"/>
        </w:rPr>
        <w:t>Россети</w:t>
      </w:r>
      <w:proofErr w:type="spellEnd"/>
      <w:r w:rsidR="00B27BC6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A87E0B" w:rsidRDefault="00A87E0B" w:rsidP="00A87E0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соответствовать требованиям технической политики </w:t>
      </w:r>
      <w:r w:rsidR="00792EFB">
        <w:rPr>
          <w:sz w:val="24"/>
          <w:szCs w:val="24"/>
        </w:rPr>
        <w:t>П</w:t>
      </w:r>
      <w:r w:rsidR="00B27BC6">
        <w:rPr>
          <w:sz w:val="24"/>
          <w:szCs w:val="24"/>
        </w:rPr>
        <w:t>АО «</w:t>
      </w:r>
      <w:proofErr w:type="spellStart"/>
      <w:r w:rsidR="00B27BC6">
        <w:rPr>
          <w:sz w:val="24"/>
          <w:szCs w:val="24"/>
        </w:rPr>
        <w:t>Россети</w:t>
      </w:r>
      <w:proofErr w:type="spellEnd"/>
      <w:r w:rsidR="00B27BC6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A87E0B" w:rsidRDefault="00A87E0B" w:rsidP="00A87E0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A87E0B" w:rsidRDefault="00A87E0B" w:rsidP="00A87E0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87E0B" w:rsidRDefault="00A87E0B" w:rsidP="00A87E0B">
      <w:pPr>
        <w:pStyle w:val="ad"/>
        <w:numPr>
          <w:ilvl w:val="1"/>
          <w:numId w:val="20"/>
        </w:numPr>
        <w:tabs>
          <w:tab w:val="left" w:pos="0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412674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A87E0B" w:rsidRDefault="00A87E0B" w:rsidP="00A87E0B">
      <w:pPr>
        <w:pStyle w:val="ad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A87E0B" w:rsidRDefault="00A87E0B" w:rsidP="00A87E0B">
      <w:pPr>
        <w:pStyle w:val="ad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«Правил устройства электроустановок» (ПУЭ) (7-е издание);</w:t>
      </w:r>
    </w:p>
    <w:p w:rsidR="00A87E0B" w:rsidRPr="00CA634D" w:rsidRDefault="00CA634D" w:rsidP="00CA634D">
      <w:pPr>
        <w:pStyle w:val="ad"/>
        <w:numPr>
          <w:ilvl w:val="1"/>
          <w:numId w:val="20"/>
        </w:numPr>
        <w:tabs>
          <w:tab w:val="left" w:pos="0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 w:rsidRPr="00CA634D">
        <w:rPr>
          <w:sz w:val="24"/>
          <w:szCs w:val="24"/>
        </w:rPr>
        <w:t xml:space="preserve">12855-77 </w:t>
      </w:r>
      <w:r>
        <w:rPr>
          <w:sz w:val="24"/>
          <w:szCs w:val="24"/>
        </w:rPr>
        <w:t>«</w:t>
      </w:r>
      <w:r w:rsidRPr="00CA634D">
        <w:rPr>
          <w:sz w:val="24"/>
          <w:szCs w:val="24"/>
        </w:rPr>
        <w:t>Пластин</w:t>
      </w:r>
      <w:r>
        <w:rPr>
          <w:sz w:val="24"/>
          <w:szCs w:val="24"/>
        </w:rPr>
        <w:t>а резиновая для трансформаторов».</w:t>
      </w:r>
    </w:p>
    <w:p w:rsidR="00A87E0B" w:rsidRDefault="00A87E0B" w:rsidP="00A87E0B">
      <w:pPr>
        <w:numPr>
          <w:ilvl w:val="2"/>
          <w:numId w:val="2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продукции, </w:t>
      </w:r>
      <w:r>
        <w:rPr>
          <w:color w:val="000000"/>
          <w:sz w:val="24"/>
          <w:szCs w:val="24"/>
        </w:rPr>
        <w:t xml:space="preserve">ГОСТ 14192 – 96 </w:t>
      </w:r>
      <w:r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87E0B" w:rsidRDefault="00A87E0B" w:rsidP="00A87E0B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продукции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A87E0B" w:rsidRDefault="00A87E0B" w:rsidP="00A87E0B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продукции должна производиться в соответствии с требованиями нормативно-технической документации на конкретные типы продукции.</w:t>
      </w:r>
    </w:p>
    <w:p w:rsidR="00A87E0B" w:rsidRDefault="00A87E0B" w:rsidP="00A87E0B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Срок изготовления продукции должен быть не более полугода от момента поставки.</w:t>
      </w:r>
    </w:p>
    <w:p w:rsidR="00A87E0B" w:rsidRDefault="00A87E0B" w:rsidP="00A87E0B">
      <w:pPr>
        <w:spacing w:line="276" w:lineRule="auto"/>
        <w:rPr>
          <w:sz w:val="24"/>
          <w:szCs w:val="24"/>
        </w:rPr>
      </w:pPr>
    </w:p>
    <w:p w:rsidR="00A87E0B" w:rsidRDefault="00A87E0B" w:rsidP="00A87E0B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Гарантийные обязательства.</w:t>
      </w:r>
    </w:p>
    <w:p w:rsidR="00A87E0B" w:rsidRDefault="00A87E0B" w:rsidP="00A87E0B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ее поставки Заказчику. Поставщик должен за свой счет и сроки, согласованные с Заказчиком, устранять любые дефекты,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A87E0B" w:rsidRDefault="00A87E0B" w:rsidP="00A87E0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87E0B" w:rsidRDefault="00A87E0B" w:rsidP="00A87E0B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A87E0B" w:rsidRDefault="00A87E0B" w:rsidP="00A87E0B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A31D58" w:rsidRDefault="00A31D58" w:rsidP="00A31D58">
      <w:pPr>
        <w:pStyle w:val="ad"/>
        <w:tabs>
          <w:tab w:val="left" w:pos="1560"/>
        </w:tabs>
        <w:spacing w:line="276" w:lineRule="auto"/>
        <w:ind w:left="709" w:firstLine="0"/>
        <w:rPr>
          <w:sz w:val="24"/>
          <w:szCs w:val="24"/>
        </w:rPr>
      </w:pPr>
    </w:p>
    <w:p w:rsidR="00A87E0B" w:rsidRDefault="00A87E0B" w:rsidP="00A87E0B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:rsidR="00A87E0B" w:rsidRDefault="00A87E0B" w:rsidP="00A87E0B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изделии или ярлыке.</w:t>
      </w:r>
    </w:p>
    <w:p w:rsidR="00A87E0B" w:rsidRDefault="00A87E0B" w:rsidP="00A87E0B">
      <w:pPr>
        <w:pStyle w:val="ad"/>
        <w:numPr>
          <w:ilvl w:val="1"/>
          <w:numId w:val="20"/>
        </w:numPr>
        <w:tabs>
          <w:tab w:val="left" w:pos="1560"/>
        </w:tabs>
        <w:rPr>
          <w:sz w:val="24"/>
          <w:szCs w:val="24"/>
        </w:rPr>
      </w:pPr>
      <w:r>
        <w:rPr>
          <w:sz w:val="24"/>
          <w:szCs w:val="24"/>
        </w:rPr>
        <w:t>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>9</w:t>
      </w:r>
      <w:r w:rsidR="00D0782F" w:rsidRPr="00D0782F">
        <w:rPr>
          <w:sz w:val="24"/>
          <w:szCs w:val="24"/>
        </w:rPr>
        <w:t>0</w:t>
      </w:r>
      <w:r>
        <w:rPr>
          <w:sz w:val="24"/>
          <w:szCs w:val="24"/>
        </w:rPr>
        <w:t>, ГОСТ 34.201–89, ГОСТ 27300-87, ГОСТ 2.601-2013 по монтажу, обеспечению правильной и безопасной эксплуатации, технического обслуживания поставляемой продукции.</w:t>
      </w:r>
    </w:p>
    <w:p w:rsidR="00A87E0B" w:rsidRDefault="00A87E0B" w:rsidP="00A87E0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A87E0B" w:rsidRDefault="00A87E0B" w:rsidP="00A87E0B">
      <w:pPr>
        <w:pStyle w:val="ad"/>
        <w:numPr>
          <w:ilvl w:val="0"/>
          <w:numId w:val="2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Правила приемки продукции.</w:t>
      </w:r>
    </w:p>
    <w:p w:rsidR="00A87E0B" w:rsidRDefault="00A87E0B" w:rsidP="00A87E0B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412674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A87E0B" w:rsidRDefault="00A87E0B" w:rsidP="00A87E0B">
      <w:pPr>
        <w:pStyle w:val="ad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87E0B" w:rsidRDefault="00A87E0B" w:rsidP="00A87E0B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A87E0B" w:rsidRDefault="00A87E0B" w:rsidP="00A87E0B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A87E0B" w:rsidRDefault="00A87E0B" w:rsidP="00A87E0B">
      <w:pPr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________________________________________/__________________/________________                                                                                                                        </w:t>
      </w:r>
    </w:p>
    <w:p w:rsidR="008A5CA5" w:rsidRPr="00F95F7D" w:rsidRDefault="00A87E0B" w:rsidP="00A87E0B">
      <w:pPr>
        <w:pStyle w:val="ad"/>
        <w:tabs>
          <w:tab w:val="left" w:pos="1134"/>
        </w:tabs>
        <w:ind w:left="0" w:firstLine="0"/>
        <w:rPr>
          <w:sz w:val="24"/>
          <w:szCs w:val="24"/>
          <w:lang w:val="x-none"/>
        </w:rPr>
      </w:pPr>
      <w:r>
        <w:rPr>
          <w:sz w:val="22"/>
          <w:szCs w:val="22"/>
        </w:rPr>
        <w:t xml:space="preserve">                                      должность                                                     подпись                       Фамилия И.О.         </w:t>
      </w:r>
    </w:p>
    <w:sectPr w:rsidR="008A5CA5" w:rsidRPr="00F95F7D" w:rsidSect="00BE544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C4B" w:rsidRDefault="003F1C4B">
      <w:r>
        <w:separator/>
      </w:r>
    </w:p>
  </w:endnote>
  <w:endnote w:type="continuationSeparator" w:id="0">
    <w:p w:rsidR="003F1C4B" w:rsidRDefault="003F1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674" w:rsidRDefault="0041267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674" w:rsidRDefault="0041267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674" w:rsidRDefault="0041267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C4B" w:rsidRDefault="003F1C4B">
      <w:r>
        <w:separator/>
      </w:r>
    </w:p>
  </w:footnote>
  <w:footnote w:type="continuationSeparator" w:id="0">
    <w:p w:rsidR="003F1C4B" w:rsidRDefault="003F1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674" w:rsidRDefault="0041267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674" w:rsidRDefault="004126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0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5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5"/>
  </w:num>
  <w:num w:numId="11">
    <w:abstractNumId w:val="8"/>
  </w:num>
  <w:num w:numId="12">
    <w:abstractNumId w:val="13"/>
  </w:num>
  <w:num w:numId="13">
    <w:abstractNumId w:val="5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2A6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179"/>
    <w:rsid w:val="00035912"/>
    <w:rsid w:val="00036612"/>
    <w:rsid w:val="00036C46"/>
    <w:rsid w:val="00040223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DD6"/>
    <w:rsid w:val="00057FBD"/>
    <w:rsid w:val="000630F6"/>
    <w:rsid w:val="00065A39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598"/>
    <w:rsid w:val="000B068C"/>
    <w:rsid w:val="000B36EB"/>
    <w:rsid w:val="000B5D7C"/>
    <w:rsid w:val="000B7290"/>
    <w:rsid w:val="000B7329"/>
    <w:rsid w:val="000B7484"/>
    <w:rsid w:val="000C0E47"/>
    <w:rsid w:val="000C1091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2D"/>
    <w:rsid w:val="000F08B9"/>
    <w:rsid w:val="000F17BC"/>
    <w:rsid w:val="000F1EEE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0026"/>
    <w:rsid w:val="00141439"/>
    <w:rsid w:val="00141D09"/>
    <w:rsid w:val="00143107"/>
    <w:rsid w:val="00143A50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47B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E319B"/>
    <w:rsid w:val="001E4004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0ABC"/>
    <w:rsid w:val="00274583"/>
    <w:rsid w:val="002755D9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352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0C6B"/>
    <w:rsid w:val="0036100E"/>
    <w:rsid w:val="00363396"/>
    <w:rsid w:val="00363438"/>
    <w:rsid w:val="0036697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0E9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1C4B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2674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791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4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39B7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43E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74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5191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580D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5CA3"/>
    <w:rsid w:val="005B61CC"/>
    <w:rsid w:val="005B61D0"/>
    <w:rsid w:val="005B63B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16FDF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5F3A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6792"/>
    <w:rsid w:val="00680127"/>
    <w:rsid w:val="006806A9"/>
    <w:rsid w:val="00681C28"/>
    <w:rsid w:val="006837DC"/>
    <w:rsid w:val="006841FC"/>
    <w:rsid w:val="0069133E"/>
    <w:rsid w:val="00691E00"/>
    <w:rsid w:val="00696EAC"/>
    <w:rsid w:val="00697D58"/>
    <w:rsid w:val="006A2126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498"/>
    <w:rsid w:val="00702AB3"/>
    <w:rsid w:val="007036ED"/>
    <w:rsid w:val="00704E3C"/>
    <w:rsid w:val="00704EE1"/>
    <w:rsid w:val="00705999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3B5E"/>
    <w:rsid w:val="00763EBA"/>
    <w:rsid w:val="00765D65"/>
    <w:rsid w:val="007660F3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2EFB"/>
    <w:rsid w:val="0079320B"/>
    <w:rsid w:val="007963C2"/>
    <w:rsid w:val="007970B6"/>
    <w:rsid w:val="00797123"/>
    <w:rsid w:val="00797192"/>
    <w:rsid w:val="007A0014"/>
    <w:rsid w:val="007A04D7"/>
    <w:rsid w:val="007A0593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880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45A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03A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0D43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70D"/>
    <w:rsid w:val="00884BC3"/>
    <w:rsid w:val="00886C0C"/>
    <w:rsid w:val="008874CF"/>
    <w:rsid w:val="008922ED"/>
    <w:rsid w:val="00892A49"/>
    <w:rsid w:val="00892C4C"/>
    <w:rsid w:val="00894850"/>
    <w:rsid w:val="008A0375"/>
    <w:rsid w:val="008A242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582"/>
    <w:rsid w:val="008C59F1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4379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34D0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5EF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D58"/>
    <w:rsid w:val="00A31E87"/>
    <w:rsid w:val="00A32A6D"/>
    <w:rsid w:val="00A35ABE"/>
    <w:rsid w:val="00A35B38"/>
    <w:rsid w:val="00A36050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87E0B"/>
    <w:rsid w:val="00A90F72"/>
    <w:rsid w:val="00A93000"/>
    <w:rsid w:val="00A937CA"/>
    <w:rsid w:val="00A97E27"/>
    <w:rsid w:val="00AA0527"/>
    <w:rsid w:val="00AA196E"/>
    <w:rsid w:val="00AA1FFE"/>
    <w:rsid w:val="00AA2160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155"/>
    <w:rsid w:val="00B24C00"/>
    <w:rsid w:val="00B27BC6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E8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969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4521"/>
    <w:rsid w:val="00BD634D"/>
    <w:rsid w:val="00BD705D"/>
    <w:rsid w:val="00BE0260"/>
    <w:rsid w:val="00BE2C21"/>
    <w:rsid w:val="00BE3234"/>
    <w:rsid w:val="00BE3435"/>
    <w:rsid w:val="00BE5448"/>
    <w:rsid w:val="00BE677F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78A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187"/>
    <w:rsid w:val="00C30D0D"/>
    <w:rsid w:val="00C33C85"/>
    <w:rsid w:val="00C351A7"/>
    <w:rsid w:val="00C3560E"/>
    <w:rsid w:val="00C35671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634D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0782F"/>
    <w:rsid w:val="00D10988"/>
    <w:rsid w:val="00D10B69"/>
    <w:rsid w:val="00D125AC"/>
    <w:rsid w:val="00D12C20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778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42F5"/>
    <w:rsid w:val="00DF43F1"/>
    <w:rsid w:val="00DF57C4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54D"/>
    <w:rsid w:val="00E44D77"/>
    <w:rsid w:val="00E45151"/>
    <w:rsid w:val="00E461AF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290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8D4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020F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1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A4926-56A4-4FD2-90A8-CBEA5C29843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F96BC2A-7CEA-4998-8867-B4FA441945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1750AF-B4A0-4392-9F35-3242F8BB9E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AF603A-2567-4990-9E81-9E042571AAC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9A3BF18A-07F3-4B5E-AC56-E41EDD652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2</cp:revision>
  <cp:lastPrinted>2010-09-30T14:29:00Z</cp:lastPrinted>
  <dcterms:created xsi:type="dcterms:W3CDTF">2016-09-26T08:07:00Z</dcterms:created>
  <dcterms:modified xsi:type="dcterms:W3CDTF">2016-09-26T08:07:00Z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